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747" w:rsidRDefault="00A65747" w:rsidP="00A65747">
      <w:pPr>
        <w:pStyle w:val="NoSpacing"/>
      </w:pPr>
      <w:bookmarkStart w:id="0" w:name="_GoBack"/>
      <w:bookmarkEnd w:id="0"/>
      <w:r>
        <w:tab/>
      </w:r>
      <w:r>
        <w:tab/>
      </w:r>
      <w:r>
        <w:tab/>
      </w:r>
      <w:r>
        <w:tab/>
      </w:r>
    </w:p>
    <w:p w:rsidR="00A65747" w:rsidRDefault="00A65747" w:rsidP="00A65747">
      <w:pPr>
        <w:pStyle w:val="NoSpacing"/>
      </w:pPr>
      <w:r>
        <w:tab/>
      </w:r>
      <w:r>
        <w:tab/>
      </w:r>
      <w:r>
        <w:tab/>
      </w:r>
      <w:r>
        <w:tab/>
      </w:r>
    </w:p>
    <w:p w:rsidR="00C120D6" w:rsidRPr="00C120D6" w:rsidRDefault="00A65747" w:rsidP="00A65747">
      <w:pPr>
        <w:pStyle w:val="NoSpacing"/>
        <w:rPr>
          <w:b/>
          <w:sz w:val="24"/>
          <w:szCs w:val="24"/>
          <w:u w:val="thick"/>
        </w:rPr>
      </w:pPr>
      <w:r w:rsidRPr="00A65747">
        <w:rPr>
          <w:b/>
          <w:sz w:val="28"/>
          <w:szCs w:val="28"/>
        </w:rPr>
        <w:t>C</w:t>
      </w:r>
      <w:r w:rsidRPr="00A65747">
        <w:rPr>
          <w:b/>
          <w:sz w:val="24"/>
          <w:szCs w:val="24"/>
        </w:rPr>
        <w:t>ontract No.</w:t>
      </w:r>
      <w:r w:rsidR="00C120D6">
        <w:rPr>
          <w:b/>
          <w:sz w:val="24"/>
          <w:szCs w:val="24"/>
        </w:rPr>
        <w:tab/>
      </w:r>
      <w:r w:rsidR="00C120D6">
        <w:rPr>
          <w:b/>
          <w:sz w:val="24"/>
          <w:szCs w:val="24"/>
          <w:u w:val="thick"/>
        </w:rPr>
        <w:t xml:space="preserve">                                                              </w:t>
      </w:r>
      <w:r w:rsidR="00C120D6">
        <w:rPr>
          <w:b/>
          <w:sz w:val="24"/>
          <w:szCs w:val="24"/>
        </w:rPr>
        <w:tab/>
      </w:r>
      <w:r w:rsidRPr="00A65747">
        <w:rPr>
          <w:b/>
          <w:sz w:val="24"/>
          <w:szCs w:val="24"/>
        </w:rPr>
        <w:tab/>
      </w:r>
      <w:r w:rsidRPr="00A65747">
        <w:rPr>
          <w:b/>
          <w:sz w:val="24"/>
          <w:szCs w:val="24"/>
          <w:u w:val="thick"/>
        </w:rPr>
        <w:t xml:space="preserve"> </w:t>
      </w:r>
      <w:r w:rsidR="00C120D6">
        <w:rPr>
          <w:b/>
          <w:sz w:val="24"/>
          <w:szCs w:val="24"/>
          <w:u w:val="thick"/>
        </w:rPr>
        <w:t xml:space="preserve">   </w:t>
      </w:r>
      <w:r w:rsidR="00C120D6" w:rsidRPr="00C120D6">
        <w:rPr>
          <w:b/>
          <w:sz w:val="24"/>
          <w:szCs w:val="24"/>
          <w:u w:val="thick"/>
        </w:rPr>
        <w:t xml:space="preserve">               </w:t>
      </w:r>
    </w:p>
    <w:p w:rsidR="00C120D6" w:rsidRDefault="00C120D6" w:rsidP="00A65747">
      <w:pPr>
        <w:pStyle w:val="NoSpacing"/>
        <w:rPr>
          <w:b/>
          <w:sz w:val="24"/>
          <w:szCs w:val="24"/>
          <w:u w:val="thick"/>
        </w:rPr>
      </w:pPr>
    </w:p>
    <w:p w:rsidR="00A65747" w:rsidRDefault="00797F9F" w:rsidP="00A65747">
      <w:pPr>
        <w:pStyle w:val="NoSpacing"/>
        <w:rPr>
          <w:b/>
          <w:sz w:val="24"/>
          <w:szCs w:val="24"/>
          <w:u w:val="thick"/>
        </w:rPr>
      </w:pPr>
      <w:r>
        <w:rPr>
          <w:b/>
          <w:sz w:val="24"/>
          <w:szCs w:val="24"/>
        </w:rPr>
        <w:t xml:space="preserve">Contract </w:t>
      </w:r>
      <w:r w:rsidR="00A65747" w:rsidRPr="00A65747">
        <w:rPr>
          <w:b/>
          <w:sz w:val="24"/>
          <w:szCs w:val="24"/>
        </w:rPr>
        <w:t>Description</w:t>
      </w:r>
      <w:r w:rsidR="00A65747">
        <w:rPr>
          <w:b/>
          <w:sz w:val="24"/>
          <w:szCs w:val="24"/>
        </w:rPr>
        <w:tab/>
      </w:r>
      <w:r w:rsidR="00A65747">
        <w:rPr>
          <w:b/>
          <w:sz w:val="24"/>
          <w:szCs w:val="24"/>
          <w:u w:val="thick"/>
        </w:rPr>
        <w:t xml:space="preserve">                                                                                                              </w:t>
      </w:r>
      <w:r>
        <w:rPr>
          <w:b/>
          <w:sz w:val="24"/>
          <w:szCs w:val="24"/>
          <w:u w:val="thick"/>
        </w:rPr>
        <w:t xml:space="preserve">                   _</w:t>
      </w:r>
      <w:r w:rsidR="00A65747" w:rsidRPr="00A65747">
        <w:rPr>
          <w:b/>
          <w:sz w:val="24"/>
          <w:szCs w:val="24"/>
        </w:rPr>
        <w:tab/>
      </w:r>
      <w:r w:rsidR="00A65747" w:rsidRPr="00A65747">
        <w:rPr>
          <w:b/>
          <w:sz w:val="24"/>
          <w:szCs w:val="24"/>
          <w:u w:val="thick"/>
        </w:rPr>
        <w:t xml:space="preserve">                                                                                                                                              </w:t>
      </w:r>
    </w:p>
    <w:p w:rsidR="00A65747" w:rsidRPr="00A65747" w:rsidRDefault="00A65747" w:rsidP="00A65747">
      <w:pPr>
        <w:pStyle w:val="NoSpacing"/>
        <w:rPr>
          <w:b/>
          <w:sz w:val="28"/>
          <w:szCs w:val="28"/>
        </w:rPr>
      </w:pPr>
      <w:r w:rsidRPr="00A65747">
        <w:rPr>
          <w:b/>
          <w:sz w:val="28"/>
          <w:szCs w:val="28"/>
        </w:rPr>
        <w:tab/>
      </w:r>
      <w:r w:rsidRPr="00A65747">
        <w:rPr>
          <w:b/>
          <w:sz w:val="28"/>
          <w:szCs w:val="28"/>
        </w:rPr>
        <w:tab/>
      </w:r>
    </w:p>
    <w:p w:rsidR="004921EE" w:rsidRPr="00665F3F" w:rsidRDefault="004921EE" w:rsidP="004921EE">
      <w:pPr>
        <w:rPr>
          <w:b/>
        </w:rPr>
        <w:sectPr w:rsidR="004921EE" w:rsidRPr="00665F3F">
          <w:headerReference w:type="default" r:id="rId8"/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65F3F" w:rsidRDefault="00C120D6" w:rsidP="004921EE">
      <w:pPr>
        <w:rPr>
          <w:u w:val="thick"/>
        </w:rPr>
      </w:pPr>
      <w:r>
        <w:rPr>
          <w:u w:val="thick"/>
        </w:rPr>
        <w:lastRenderedPageBreak/>
        <w:t xml:space="preserve">          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5670"/>
        <w:gridCol w:w="2448"/>
      </w:tblGrid>
      <w:tr w:rsidR="00665F3F" w:rsidTr="00665F3F">
        <w:trPr>
          <w:trHeight w:val="494"/>
        </w:trPr>
        <w:tc>
          <w:tcPr>
            <w:tcW w:w="1458" w:type="dxa"/>
          </w:tcPr>
          <w:p w:rsidR="00665F3F" w:rsidRPr="00665F3F" w:rsidRDefault="00665F3F" w:rsidP="00665F3F">
            <w:pPr>
              <w:jc w:val="center"/>
              <w:rPr>
                <w:b/>
                <w:sz w:val="24"/>
              </w:rPr>
            </w:pPr>
            <w:r w:rsidRPr="00665F3F">
              <w:rPr>
                <w:b/>
                <w:sz w:val="24"/>
              </w:rPr>
              <w:t>Field Book #</w:t>
            </w:r>
          </w:p>
        </w:tc>
        <w:tc>
          <w:tcPr>
            <w:tcW w:w="5670" w:type="dxa"/>
          </w:tcPr>
          <w:p w:rsidR="00665F3F" w:rsidRPr="00665F3F" w:rsidRDefault="00665F3F" w:rsidP="00665F3F">
            <w:pPr>
              <w:jc w:val="center"/>
              <w:rPr>
                <w:b/>
                <w:sz w:val="24"/>
              </w:rPr>
            </w:pPr>
            <w:r w:rsidRPr="00665F3F">
              <w:rPr>
                <w:b/>
                <w:sz w:val="24"/>
              </w:rPr>
              <w:t>Description/ Issued To</w:t>
            </w:r>
          </w:p>
        </w:tc>
        <w:tc>
          <w:tcPr>
            <w:tcW w:w="2448" w:type="dxa"/>
          </w:tcPr>
          <w:p w:rsidR="00665F3F" w:rsidRPr="00665F3F" w:rsidRDefault="00665F3F" w:rsidP="00665F3F">
            <w:pPr>
              <w:jc w:val="center"/>
              <w:rPr>
                <w:b/>
                <w:sz w:val="24"/>
              </w:rPr>
            </w:pPr>
            <w:r w:rsidRPr="00665F3F">
              <w:rPr>
                <w:b/>
                <w:sz w:val="24"/>
              </w:rPr>
              <w:t>Date Issued</w:t>
            </w:r>
          </w:p>
        </w:tc>
      </w:tr>
      <w:tr w:rsidR="00665F3F" w:rsidTr="00665F3F">
        <w:trPr>
          <w:trHeight w:val="576"/>
        </w:trPr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</w:tr>
      <w:tr w:rsidR="00665F3F" w:rsidTr="00665F3F">
        <w:trPr>
          <w:trHeight w:val="576"/>
        </w:trPr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</w:tr>
      <w:tr w:rsidR="00665F3F" w:rsidTr="00665F3F">
        <w:trPr>
          <w:trHeight w:val="576"/>
        </w:trPr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</w:tr>
      <w:tr w:rsidR="00665F3F" w:rsidTr="00665F3F">
        <w:trPr>
          <w:trHeight w:val="576"/>
        </w:trPr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</w:tr>
      <w:tr w:rsidR="00665F3F" w:rsidTr="00665F3F">
        <w:trPr>
          <w:trHeight w:val="576"/>
        </w:trPr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</w:tr>
      <w:tr w:rsidR="00665F3F" w:rsidTr="00665F3F">
        <w:trPr>
          <w:trHeight w:val="576"/>
        </w:trPr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</w:tr>
      <w:tr w:rsidR="00665F3F" w:rsidTr="00665F3F">
        <w:trPr>
          <w:trHeight w:val="576"/>
        </w:trPr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</w:tr>
      <w:tr w:rsidR="00665F3F" w:rsidTr="00665F3F">
        <w:trPr>
          <w:trHeight w:val="576"/>
        </w:trPr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</w:tr>
      <w:tr w:rsidR="00665F3F" w:rsidTr="00665F3F">
        <w:trPr>
          <w:trHeight w:val="576"/>
        </w:trPr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</w:tr>
      <w:tr w:rsidR="00665F3F" w:rsidTr="00665F3F">
        <w:trPr>
          <w:trHeight w:val="576"/>
        </w:trPr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</w:tr>
      <w:tr w:rsidR="00665F3F" w:rsidTr="00665F3F">
        <w:trPr>
          <w:trHeight w:val="576"/>
        </w:trPr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</w:tr>
      <w:tr w:rsidR="00665F3F" w:rsidTr="00665F3F">
        <w:trPr>
          <w:trHeight w:val="576"/>
        </w:trPr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</w:tr>
      <w:tr w:rsidR="00665F3F" w:rsidTr="00665F3F">
        <w:trPr>
          <w:trHeight w:val="576"/>
        </w:trPr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</w:tr>
      <w:tr w:rsidR="00665F3F" w:rsidTr="00665F3F">
        <w:trPr>
          <w:trHeight w:val="576"/>
        </w:trPr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</w:tr>
      <w:tr w:rsidR="00665F3F" w:rsidTr="00665F3F">
        <w:trPr>
          <w:trHeight w:val="576"/>
        </w:trPr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</w:tr>
      <w:tr w:rsidR="00665F3F" w:rsidTr="00665F3F">
        <w:trPr>
          <w:trHeight w:val="576"/>
        </w:trPr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  <w:tc>
          <w:tcPr>
            <w:tcW w:w="1454" w:type="dxa"/>
          </w:tcPr>
          <w:p w:rsidR="00665F3F" w:rsidRDefault="00665F3F" w:rsidP="004921EE">
            <w:pPr>
              <w:rPr>
                <w:u w:val="thick"/>
              </w:rPr>
            </w:pPr>
          </w:p>
        </w:tc>
      </w:tr>
    </w:tbl>
    <w:p w:rsidR="005518ED" w:rsidRPr="004921EE" w:rsidRDefault="00C120D6" w:rsidP="004921EE">
      <w:pPr>
        <w:rPr>
          <w:b/>
          <w:sz w:val="24"/>
          <w:szCs w:val="24"/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</w:t>
      </w:r>
    </w:p>
    <w:sectPr w:rsidR="005518ED" w:rsidRPr="004921EE" w:rsidSect="004921E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E57" w:rsidRDefault="00B53E57" w:rsidP="00A65747">
      <w:pPr>
        <w:spacing w:after="0" w:line="240" w:lineRule="auto"/>
      </w:pPr>
      <w:r>
        <w:separator/>
      </w:r>
    </w:p>
  </w:endnote>
  <w:endnote w:type="continuationSeparator" w:id="0">
    <w:p w:rsidR="00B53E57" w:rsidRDefault="00B53E57" w:rsidP="00A65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6D8" w:rsidRPr="004E1352" w:rsidRDefault="009C2097" w:rsidP="004E1352">
    <w:pPr>
      <w:pStyle w:val="Footer"/>
    </w:pPr>
    <w:r>
      <w:t>November</w:t>
    </w:r>
    <w:r w:rsidR="004E1352">
      <w:t xml:space="preserve">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E57" w:rsidRDefault="00B53E57" w:rsidP="00A65747">
      <w:pPr>
        <w:spacing w:after="0" w:line="240" w:lineRule="auto"/>
      </w:pPr>
      <w:r>
        <w:separator/>
      </w:r>
    </w:p>
  </w:footnote>
  <w:footnote w:type="continuationSeparator" w:id="0">
    <w:p w:rsidR="00B53E57" w:rsidRDefault="00B53E57" w:rsidP="00A65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6D8" w:rsidRPr="00A65747" w:rsidRDefault="001626D8" w:rsidP="001626D8">
    <w:pPr>
      <w:pStyle w:val="Header"/>
      <w:rPr>
        <w:b/>
        <w:sz w:val="48"/>
        <w:szCs w:val="48"/>
      </w:rPr>
    </w:pPr>
    <w:r w:rsidRPr="00A65747">
      <w:rPr>
        <w:b/>
        <w:sz w:val="48"/>
        <w:szCs w:val="48"/>
      </w:rPr>
      <w:t>ILLINOIS TOLLWAY</w:t>
    </w:r>
    <w:r w:rsidRPr="00A65747">
      <w:rPr>
        <w:b/>
        <w:sz w:val="48"/>
        <w:szCs w:val="48"/>
      </w:rPr>
      <w:tab/>
    </w:r>
    <w:r>
      <w:rPr>
        <w:b/>
        <w:sz w:val="48"/>
        <w:szCs w:val="48"/>
      </w:rPr>
      <w:tab/>
      <w:t>A-8</w:t>
    </w:r>
    <w:r w:rsidRPr="00A65747">
      <w:rPr>
        <w:b/>
        <w:sz w:val="48"/>
        <w:szCs w:val="48"/>
      </w:rPr>
      <w:tab/>
    </w:r>
    <w:r w:rsidRPr="00A65747">
      <w:rPr>
        <w:b/>
        <w:sz w:val="48"/>
        <w:szCs w:val="48"/>
      </w:rPr>
      <w:tab/>
    </w:r>
    <w:r w:rsidRPr="00A65747">
      <w:rPr>
        <w:b/>
        <w:sz w:val="48"/>
        <w:szCs w:val="48"/>
      </w:rPr>
      <w:tab/>
    </w:r>
    <w:r w:rsidRPr="00A65747">
      <w:rPr>
        <w:b/>
        <w:sz w:val="48"/>
        <w:szCs w:val="48"/>
      </w:rPr>
      <w:tab/>
    </w:r>
    <w:r w:rsidRPr="00A65747">
      <w:rPr>
        <w:b/>
        <w:sz w:val="48"/>
        <w:szCs w:val="48"/>
      </w:rPr>
      <w:tab/>
    </w:r>
    <w:r w:rsidRPr="00A65747">
      <w:rPr>
        <w:b/>
        <w:sz w:val="48"/>
        <w:szCs w:val="48"/>
      </w:rPr>
      <w:tab/>
      <w:t>A-3a</w:t>
    </w:r>
  </w:p>
  <w:p w:rsidR="00A65747" w:rsidRPr="001626D8" w:rsidRDefault="001626D8" w:rsidP="001626D8">
    <w:pPr>
      <w:pStyle w:val="Header"/>
    </w:pPr>
    <w:r>
      <w:rPr>
        <w:b/>
        <w:sz w:val="48"/>
        <w:szCs w:val="48"/>
      </w:rPr>
      <w:t>Field Book Log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747"/>
    <w:rsid w:val="001201C5"/>
    <w:rsid w:val="001626D8"/>
    <w:rsid w:val="001E533D"/>
    <w:rsid w:val="004921EE"/>
    <w:rsid w:val="004E1352"/>
    <w:rsid w:val="005518ED"/>
    <w:rsid w:val="00665F3F"/>
    <w:rsid w:val="006A12E4"/>
    <w:rsid w:val="006F0CFC"/>
    <w:rsid w:val="00797F9F"/>
    <w:rsid w:val="007A4CC1"/>
    <w:rsid w:val="007A7779"/>
    <w:rsid w:val="009C2097"/>
    <w:rsid w:val="00A65747"/>
    <w:rsid w:val="00B53E57"/>
    <w:rsid w:val="00B56C62"/>
    <w:rsid w:val="00BC1FB9"/>
    <w:rsid w:val="00C120D6"/>
    <w:rsid w:val="00D50348"/>
    <w:rsid w:val="00DC125A"/>
    <w:rsid w:val="00E2656B"/>
    <w:rsid w:val="00E53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57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747"/>
  </w:style>
  <w:style w:type="paragraph" w:styleId="Footer">
    <w:name w:val="footer"/>
    <w:basedOn w:val="Normal"/>
    <w:link w:val="FooterChar"/>
    <w:uiPriority w:val="99"/>
    <w:unhideWhenUsed/>
    <w:rsid w:val="00A657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747"/>
  </w:style>
  <w:style w:type="paragraph" w:styleId="NoSpacing">
    <w:name w:val="No Spacing"/>
    <w:uiPriority w:val="1"/>
    <w:qFormat/>
    <w:rsid w:val="00A6574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6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56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65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57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747"/>
  </w:style>
  <w:style w:type="paragraph" w:styleId="Footer">
    <w:name w:val="footer"/>
    <w:basedOn w:val="Normal"/>
    <w:link w:val="FooterChar"/>
    <w:uiPriority w:val="99"/>
    <w:unhideWhenUsed/>
    <w:rsid w:val="00A657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747"/>
  </w:style>
  <w:style w:type="paragraph" w:styleId="NoSpacing">
    <w:name w:val="No Spacing"/>
    <w:uiPriority w:val="1"/>
    <w:qFormat/>
    <w:rsid w:val="00A6574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6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56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65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CB3CE-5E3C-4F7F-9CAC-12235B5D0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ISTHA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ghanck</dc:creator>
  <cp:lastModifiedBy>O'Connor, Katie</cp:lastModifiedBy>
  <cp:revision>3</cp:revision>
  <cp:lastPrinted>2015-10-30T12:35:00Z</cp:lastPrinted>
  <dcterms:created xsi:type="dcterms:W3CDTF">2015-10-12T16:46:00Z</dcterms:created>
  <dcterms:modified xsi:type="dcterms:W3CDTF">2015-10-30T12:35:00Z</dcterms:modified>
</cp:coreProperties>
</file>